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B13AA7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B67E2"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>4</w:t>
      </w:r>
      <w:r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Dichiarazioni</w:t>
      </w:r>
      <w:bookmarkEnd w:id="0"/>
      <w:r w:rsidR="00EB67E2" w:rsidRPr="00B13AA7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e impegni</w:t>
      </w:r>
    </w:p>
    <w:p w:rsidR="00FF5B6A" w:rsidRPr="00B13AA7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B13AA7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B13AA7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B13AA7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B13AA7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B13AA7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B13AA7">
        <w:rPr>
          <w:rFonts w:ascii="Times New Roman" w:eastAsia="Times New Roman" w:hAnsi="Times New Roman" w:cs="Times New Roman"/>
          <w:lang w:eastAsia="it-IT"/>
        </w:rPr>
        <w:t>73019TREPUZZI - LE</w:t>
      </w:r>
    </w:p>
    <w:p w:rsidR="00FF5B6A" w:rsidRPr="00B13AA7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4E8D" w:rsidRPr="00B13AA7" w:rsidRDefault="00044E8D" w:rsidP="00A87E4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B13AA7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044E8D" w:rsidRPr="00B13AA7" w:rsidRDefault="00044E8D" w:rsidP="007C00A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B13AA7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B13AA7">
        <w:rPr>
          <w:rFonts w:ascii="Times New Roman" w:hAnsi="Times New Roman" w:cs="Times New Roman"/>
          <w:b/>
          <w:bCs/>
        </w:rPr>
        <w:t>esperenzial</w:t>
      </w:r>
      <w:r w:rsidR="00A87E42" w:rsidRPr="00B13AA7">
        <w:rPr>
          <w:rFonts w:ascii="Times New Roman" w:hAnsi="Times New Roman" w:cs="Times New Roman"/>
          <w:b/>
          <w:bCs/>
        </w:rPr>
        <w:t>e</w:t>
      </w:r>
      <w:proofErr w:type="spellEnd"/>
      <w:r w:rsidR="00A87E42" w:rsidRPr="00B13AA7">
        <w:rPr>
          <w:rFonts w:ascii="Times New Roman" w:hAnsi="Times New Roman" w:cs="Times New Roman"/>
          <w:b/>
          <w:bCs/>
        </w:rPr>
        <w:t xml:space="preserve">, accoglienza ed ospitalità. </w:t>
      </w:r>
    </w:p>
    <w:p w:rsidR="00A87E42" w:rsidRPr="00B13AA7" w:rsidRDefault="00A87E42" w:rsidP="007C00A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B13AA7">
        <w:rPr>
          <w:rFonts w:ascii="Times New Roman" w:hAnsi="Times New Roman" w:cs="Times New Roman"/>
          <w:b/>
          <w:bCs/>
        </w:rPr>
        <w:t>INTERVENTO 2.2</w:t>
      </w:r>
      <w:r w:rsidR="00044E8D" w:rsidRPr="00B13AA7">
        <w:rPr>
          <w:rFonts w:ascii="Times New Roman" w:hAnsi="Times New Roman" w:cs="Times New Roman"/>
          <w:b/>
          <w:bCs/>
        </w:rPr>
        <w:t xml:space="preserve">- </w:t>
      </w:r>
      <w:r w:rsidRPr="00B13AA7">
        <w:rPr>
          <w:rFonts w:ascii="Times New Roman" w:hAnsi="Times New Roman" w:cs="Times New Roman"/>
          <w:b/>
        </w:rPr>
        <w:t xml:space="preserve">Pacchetto </w:t>
      </w:r>
      <w:proofErr w:type="spellStart"/>
      <w:proofErr w:type="gramStart"/>
      <w:r w:rsidRPr="00B13AA7">
        <w:rPr>
          <w:rFonts w:ascii="Times New Roman" w:hAnsi="Times New Roman" w:cs="Times New Roman"/>
          <w:b/>
        </w:rPr>
        <w:t>multimisura</w:t>
      </w:r>
      <w:proofErr w:type="spellEnd"/>
      <w:r w:rsidRPr="00B13AA7">
        <w:rPr>
          <w:rFonts w:ascii="Times New Roman" w:hAnsi="Times New Roman" w:cs="Times New Roman"/>
          <w:b/>
        </w:rPr>
        <w:t xml:space="preserve">  per</w:t>
      </w:r>
      <w:proofErr w:type="gramEnd"/>
      <w:r w:rsidRPr="00B13AA7">
        <w:rPr>
          <w:rFonts w:ascii="Times New Roman" w:hAnsi="Times New Roman" w:cs="Times New Roman"/>
          <w:b/>
        </w:rPr>
        <w:t xml:space="preserve"> l’avvio di nuove </w:t>
      </w:r>
      <w:proofErr w:type="spellStart"/>
      <w:r w:rsidRPr="00B13AA7">
        <w:rPr>
          <w:rFonts w:ascii="Times New Roman" w:hAnsi="Times New Roman" w:cs="Times New Roman"/>
          <w:b/>
        </w:rPr>
        <w:t>pmi</w:t>
      </w:r>
      <w:proofErr w:type="spellEnd"/>
      <w:r w:rsidRPr="00B13AA7">
        <w:rPr>
          <w:rFonts w:ascii="Times New Roman" w:hAnsi="Times New Roman" w:cs="Times New Roman"/>
          <w:b/>
        </w:rPr>
        <w:t xml:space="preserve"> extra agricole</w:t>
      </w:r>
      <w:r w:rsidRPr="00B13AA7">
        <w:rPr>
          <w:rFonts w:ascii="Times New Roman" w:hAnsi="Times New Roman" w:cs="Times New Roman"/>
          <w:b/>
          <w:bCs/>
        </w:rPr>
        <w:t>.</w:t>
      </w:r>
    </w:p>
    <w:p w:rsidR="00A87E42" w:rsidRPr="00B13AA7" w:rsidRDefault="00A87E42" w:rsidP="00A87E4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044E8D" w:rsidRPr="00B13AA7" w:rsidRDefault="00044E8D" w:rsidP="00A87E4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B13AA7">
        <w:rPr>
          <w:rFonts w:ascii="Times New Roman" w:hAnsi="Times New Roman" w:cs="Times New Roman"/>
          <w:bCs/>
          <w:color w:val="000000"/>
        </w:rPr>
        <w:t>Avviso pubblico approvato con Delibera CDA del</w:t>
      </w:r>
      <w:r w:rsidR="00A87E42" w:rsidRPr="00B13AA7">
        <w:rPr>
          <w:rFonts w:ascii="Times New Roman" w:hAnsi="Times New Roman" w:cs="Times New Roman"/>
          <w:bCs/>
          <w:color w:val="000000"/>
        </w:rPr>
        <w:t xml:space="preserve"> 10/06/2019</w:t>
      </w:r>
      <w:r w:rsidRPr="00B13AA7">
        <w:rPr>
          <w:rFonts w:ascii="Times New Roman" w:hAnsi="Times New Roman" w:cs="Times New Roman"/>
          <w:bCs/>
          <w:color w:val="000000"/>
        </w:rPr>
        <w:t>_____.</w:t>
      </w:r>
    </w:p>
    <w:p w:rsidR="00FF5B6A" w:rsidRPr="00B13AA7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13AA7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B13AA7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B13AA7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B13AA7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B13AA7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B13AA7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B13AA7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E0FD8" w:rsidRPr="00B13AA7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3AA7">
        <w:rPr>
          <w:rFonts w:ascii="Times New Roman" w:hAnsi="Times New Roman" w:cs="Times New Roman"/>
          <w:color w:val="000000"/>
        </w:rPr>
        <w:t xml:space="preserve"> _l_  </w:t>
      </w:r>
      <w:proofErr w:type="spellStart"/>
      <w:r w:rsidRPr="00B13AA7">
        <w:rPr>
          <w:rFonts w:ascii="Times New Roman" w:hAnsi="Times New Roman" w:cs="Times New Roman"/>
          <w:color w:val="000000"/>
        </w:rPr>
        <w:t>sottoscritt</w:t>
      </w:r>
      <w:proofErr w:type="spellEnd"/>
      <w:r w:rsidRPr="00B13AA7">
        <w:rPr>
          <w:rFonts w:ascii="Times New Roman" w:hAnsi="Times New Roman" w:cs="Times New Roman"/>
          <w:color w:val="000000"/>
        </w:rPr>
        <w:t xml:space="preserve">_  ________________________________ </w:t>
      </w:r>
      <w:proofErr w:type="spellStart"/>
      <w:r w:rsidRPr="00B13AA7">
        <w:rPr>
          <w:rFonts w:ascii="Times New Roman" w:hAnsi="Times New Roman" w:cs="Times New Roman"/>
          <w:color w:val="000000"/>
        </w:rPr>
        <w:t>nat</w:t>
      </w:r>
      <w:proofErr w:type="spellEnd"/>
      <w:r w:rsidRPr="00B13AA7">
        <w:rPr>
          <w:rFonts w:ascii="Times New Roman" w:hAnsi="Times New Roman" w:cs="Times New Roman"/>
          <w:color w:val="000000"/>
        </w:rPr>
        <w:t>_ a ___________________________ il</w:t>
      </w:r>
      <w:r w:rsidR="002C2C0A" w:rsidRPr="00B13AA7">
        <w:rPr>
          <w:rFonts w:ascii="Times New Roman" w:hAnsi="Times New Roman" w:cs="Times New Roman"/>
          <w:color w:val="000000"/>
        </w:rPr>
        <w:t xml:space="preserve"> </w:t>
      </w:r>
      <w:r w:rsidRPr="00B13AA7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______________________________ CAP _________  Prov. ______ Codice Fiscale __________________</w:t>
      </w:r>
      <w:r w:rsidR="00B10BC1" w:rsidRPr="00B13AA7">
        <w:rPr>
          <w:rFonts w:ascii="Times New Roman" w:hAnsi="Times New Roman" w:cs="Times New Roman"/>
          <w:color w:val="000000"/>
        </w:rPr>
        <w:t xml:space="preserve">, </w:t>
      </w:r>
      <w:r w:rsidR="008E0FD8" w:rsidRPr="00B13AA7">
        <w:rPr>
          <w:rFonts w:ascii="Times New Roman" w:hAnsi="Times New Roman" w:cs="Times New Roman"/>
          <w:color w:val="000000"/>
        </w:rPr>
        <w:t>in qualità di</w:t>
      </w:r>
      <w:r w:rsidR="008E0FD8" w:rsidRPr="00B13AA7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="008E0FD8" w:rsidRPr="00B13AA7">
        <w:rPr>
          <w:rFonts w:ascii="Times New Roman" w:hAnsi="Times New Roman" w:cs="Times New Roman"/>
          <w:color w:val="000000"/>
        </w:rPr>
        <w:t xml:space="preserve"> _________________________________ della</w:t>
      </w:r>
      <w:r w:rsidR="008E0FD8" w:rsidRPr="00B13AA7">
        <w:rPr>
          <w:rFonts w:ascii="Times New Roman" w:hAnsi="Times New Roman" w:cs="Times New Roman"/>
          <w:color w:val="000000"/>
          <w:vertAlign w:val="superscript"/>
        </w:rPr>
        <w:footnoteReference w:id="2"/>
      </w:r>
      <w:r w:rsidR="008E0FD8" w:rsidRPr="00B13AA7">
        <w:rPr>
          <w:rFonts w:ascii="Times New Roman" w:hAnsi="Times New Roman" w:cs="Times New Roman"/>
          <w:color w:val="000000"/>
        </w:rPr>
        <w:t xml:space="preserve"> _____________________________, iscritta alla CCIAA di_______________  con Partita IVA n. ___________ , sede legale nel </w:t>
      </w:r>
      <w:r w:rsidR="002C2C0A" w:rsidRPr="00B13AA7">
        <w:rPr>
          <w:rFonts w:ascii="Times New Roman" w:hAnsi="Times New Roman" w:cs="Times New Roman"/>
          <w:color w:val="000000"/>
        </w:rPr>
        <w:t>C</w:t>
      </w:r>
      <w:r w:rsidR="008E0FD8" w:rsidRPr="00B13AA7">
        <w:rPr>
          <w:rFonts w:ascii="Times New Roman" w:hAnsi="Times New Roman" w:cs="Times New Roman"/>
          <w:color w:val="000000"/>
        </w:rPr>
        <w:t xml:space="preserve">omune di ______________ Via_________________________ , N. ___, </w:t>
      </w:r>
    </w:p>
    <w:p w:rsidR="008E0FD8" w:rsidRPr="00B13AA7" w:rsidRDefault="008E0FD8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B13AA7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F5B6A" w:rsidRPr="00B13AA7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13AA7">
        <w:rPr>
          <w:rFonts w:ascii="Times New Roman" w:eastAsia="Times New Roman" w:hAnsi="Times New Roman" w:cs="Times New Roman"/>
          <w:b/>
          <w:lang w:eastAsia="it-IT"/>
        </w:rPr>
        <w:t>C O N S A P E V O L E</w:t>
      </w:r>
    </w:p>
    <w:p w:rsidR="00FF5B6A" w:rsidRPr="00B13AA7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  <w:color w:val="000000"/>
        </w:rPr>
        <w:t>della</w:t>
      </w:r>
      <w:proofErr w:type="gramEnd"/>
      <w:r w:rsidRPr="00B13AA7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5029C0" w:rsidRPr="00B13AA7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13AA7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5029C0" w:rsidRPr="00B13AA7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aver costituito e/o aggiornato il Fascicolo aziendale ai sensi della normativa dell’OP AGEA, anche di semplice anagrafica, prima della redazione e presentazione della DdS;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non aver subito condanne con sentenza passata in giudicato per delitti, consumati o tentati, o per reati contro la Pubblica Amministrazione o per ogni altro delitto da cui derivi, quale pena accessoria, l'incapacità di contrattare con la Pubblica Amministrazione, o in materia di salute e sicurezza sul lavoro, di cui al </w:t>
      </w:r>
      <w:proofErr w:type="spellStart"/>
      <w:r w:rsidRPr="00B13AA7">
        <w:rPr>
          <w:rFonts w:ascii="Times New Roman" w:hAnsi="Times New Roman" w:cs="Times New Roman"/>
        </w:rPr>
        <w:t>D.Lgs.</w:t>
      </w:r>
      <w:proofErr w:type="spellEnd"/>
      <w:r w:rsidRPr="00B13AA7">
        <w:rPr>
          <w:rFonts w:ascii="Times New Roman" w:hAnsi="Times New Roman" w:cs="Times New Roman"/>
        </w:rPr>
        <w:t xml:space="preserve"> n. 81/2008, o per reati di frode o sofisticazione di prodotti alimentari di cui al Titolo VI capo II e Titolo VIII capo II del Codice Penale e di cui agli artt. 5, 6 e 12 della Legge n. 283/1962 (nei casi pertinenti);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in</w:t>
      </w:r>
      <w:proofErr w:type="gramEnd"/>
      <w:r w:rsidRPr="00B13AA7">
        <w:rPr>
          <w:rFonts w:ascii="Times New Roman" w:hAnsi="Times New Roman" w:cs="Times New Roman"/>
        </w:rPr>
        <w:t xml:space="preserve"> caso di società e associazioni anche prive di personalità giuridica, di non aver subito sanzione </w:t>
      </w:r>
      <w:proofErr w:type="spellStart"/>
      <w:r w:rsidRPr="00B13AA7">
        <w:rPr>
          <w:rFonts w:ascii="Times New Roman" w:hAnsi="Times New Roman" w:cs="Times New Roman"/>
        </w:rPr>
        <w:t>interdittiva</w:t>
      </w:r>
      <w:proofErr w:type="spellEnd"/>
      <w:r w:rsidRPr="00B13AA7">
        <w:rPr>
          <w:rFonts w:ascii="Times New Roman" w:hAnsi="Times New Roman" w:cs="Times New Roman"/>
        </w:rPr>
        <w:t xml:space="preserve"> a contrarre con la Pubblica Amministrazione, di cui all'articolo 9, comma 2, lettera d) </w:t>
      </w:r>
      <w:proofErr w:type="spellStart"/>
      <w:r w:rsidRPr="00B13AA7">
        <w:rPr>
          <w:rFonts w:ascii="Times New Roman" w:hAnsi="Times New Roman" w:cs="Times New Roman"/>
        </w:rPr>
        <w:t>D.Lgs.</w:t>
      </w:r>
      <w:proofErr w:type="spellEnd"/>
      <w:r w:rsidRPr="00B13AA7">
        <w:rPr>
          <w:rFonts w:ascii="Times New Roman" w:hAnsi="Times New Roman" w:cs="Times New Roman"/>
        </w:rPr>
        <w:t xml:space="preserve"> n. 231/01;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non essere sottoposto a procedure concorsuali ovvero non trovarsi in stato di fallimento, di liquidazione coatta, di concordato preventivo, e/o non sia in presenza di un procedimento in corso per la dichiarazione di una di tali situazioni;</w:t>
      </w:r>
      <w:bookmarkStart w:id="1" w:name="_GoBack"/>
      <w:bookmarkEnd w:id="1"/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essere in regola con obblighi contributivi e non essere destinatario di provvedimento di esclusione da qualsiasi concessione ai sensi dell’art. 2 comma 2 Regolamento regionale n. 31 del 2009;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non essere stato, negli ultimi 2 anni, oggetto di revoca e recupero di benefici precedentemente concessi nell’ambito della stessa Tipologia d’intervento del PSR 2014-2020, ovvero della corrispondente </w:t>
      </w:r>
      <w:r w:rsidRPr="00B13AA7">
        <w:rPr>
          <w:rFonts w:ascii="Times New Roman" w:hAnsi="Times New Roman" w:cs="Times New Roman"/>
        </w:rPr>
        <w:lastRenderedPageBreak/>
        <w:t>Misura del PSR 2007-2013, non determinati da espressa volontà di rinuncia, e ad eccezione dei casi in cui sia ancora in corso un contenzioso;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non essere destinatario di un vigente provvedimento di sospensione del finanziamento nell’ambito della stessa Tipologia d’intervento del PSR 2014-2020, ovvero della corrispondente Misura del PSR 2007-2013;</w:t>
      </w:r>
    </w:p>
    <w:p w:rsidR="00044E8D" w:rsidRPr="00B13AA7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non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</w:t>
      </w:r>
    </w:p>
    <w:p w:rsidR="00044E8D" w:rsidRPr="00B13AA7" w:rsidRDefault="00A87E42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aver</w:t>
      </w:r>
      <w:proofErr w:type="gramEnd"/>
      <w:r w:rsidRPr="00B13AA7">
        <w:rPr>
          <w:rFonts w:ascii="Times New Roman" w:hAnsi="Times New Roman" w:cs="Times New Roman"/>
        </w:rPr>
        <w:t xml:space="preserve"> provveduto</w:t>
      </w:r>
      <w:r w:rsidR="00044E8D" w:rsidRPr="00B13AA7">
        <w:rPr>
          <w:rFonts w:ascii="Times New Roman" w:hAnsi="Times New Roman" w:cs="Times New Roman"/>
        </w:rPr>
        <w:t xml:space="preserve"> 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:rsidR="00A87E42" w:rsidRPr="00B13AA7" w:rsidRDefault="00A87E42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</w:t>
      </w:r>
      <w:r w:rsidR="00044E8D" w:rsidRPr="00B13AA7">
        <w:rPr>
          <w:rFonts w:ascii="Times New Roman" w:hAnsi="Times New Roman" w:cs="Times New Roman"/>
        </w:rPr>
        <w:t xml:space="preserve">non </w:t>
      </w:r>
      <w:r w:rsidR="002675DE" w:rsidRPr="00B13AA7">
        <w:rPr>
          <w:rFonts w:ascii="Times New Roman" w:hAnsi="Times New Roman" w:cs="Times New Roman"/>
        </w:rPr>
        <w:t xml:space="preserve">aver </w:t>
      </w:r>
      <w:r w:rsidR="00044E8D" w:rsidRPr="00B13AA7">
        <w:rPr>
          <w:rFonts w:ascii="Times New Roman" w:hAnsi="Times New Roman" w:cs="Times New Roman"/>
        </w:rPr>
        <w:t>richiesto un contributo a valere su qualsiasi “fonte di aiuto” per la medesima iniziativa</w:t>
      </w:r>
      <w:r w:rsidRPr="00B13AA7">
        <w:rPr>
          <w:rFonts w:ascii="Times New Roman" w:hAnsi="Times New Roman" w:cs="Times New Roman"/>
        </w:rPr>
        <w:t>;</w:t>
      </w:r>
    </w:p>
    <w:p w:rsidR="002C780A" w:rsidRPr="00B13AA7" w:rsidRDefault="002C780A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che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per la realizzazione degli interventi di cui alla </w:t>
      </w:r>
      <w:proofErr w:type="spellStart"/>
      <w:r w:rsidRPr="00B13AA7">
        <w:rPr>
          <w:rFonts w:ascii="Times New Roman" w:hAnsi="Times New Roman" w:cs="Times New Roman"/>
          <w:lang w:eastAsia="x-none"/>
        </w:rPr>
        <w:t>DdS</w:t>
      </w:r>
      <w:proofErr w:type="spellEnd"/>
      <w:r w:rsidRPr="00B13AA7">
        <w:rPr>
          <w:rFonts w:ascii="Times New Roman" w:hAnsi="Times New Roman" w:cs="Times New Roman"/>
          <w:lang w:eastAsia="x-none"/>
        </w:rPr>
        <w:t xml:space="preserve"> non ha ottenuto, né richiesto, altri contributi pubblici;</w:t>
      </w:r>
    </w:p>
    <w:p w:rsidR="00044E8D" w:rsidRPr="00B13AA7" w:rsidRDefault="00A87E42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di</w:t>
      </w:r>
      <w:proofErr w:type="gramEnd"/>
      <w:r w:rsidRPr="00B13AA7">
        <w:rPr>
          <w:rFonts w:ascii="Times New Roman" w:hAnsi="Times New Roman" w:cs="Times New Roman"/>
        </w:rPr>
        <w:t xml:space="preserve"> aver presentato una sola domanda di sostegno a valere sul presente bando.</w:t>
      </w:r>
    </w:p>
    <w:p w:rsidR="00044E8D" w:rsidRPr="00B13AA7" w:rsidRDefault="00044E8D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044E8D" w:rsidRPr="00B13AA7" w:rsidRDefault="00044E8D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5029C0" w:rsidRPr="00B13AA7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13AA7">
        <w:rPr>
          <w:rFonts w:ascii="Times New Roman" w:eastAsia="Times New Roman" w:hAnsi="Times New Roman" w:cs="Times New Roman"/>
          <w:b/>
          <w:lang w:eastAsia="it-IT"/>
        </w:rPr>
        <w:t xml:space="preserve">SI IMPEGNA </w:t>
      </w:r>
    </w:p>
    <w:p w:rsidR="00A87E42" w:rsidRPr="00B13AA7" w:rsidRDefault="00A87E42" w:rsidP="00A87E4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in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caso di ammissione a finanziamento e pena l’esclusione degli aiuti concessi ed il recupero delle somme già erogate a:</w:t>
      </w:r>
    </w:p>
    <w:p w:rsidR="00A87E42" w:rsidRPr="00B13AA7" w:rsidRDefault="00A87E42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5029C0" w:rsidRPr="00B13AA7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mantenere</w:t>
      </w:r>
      <w:proofErr w:type="gramEnd"/>
      <w:r w:rsidRPr="00B13AA7">
        <w:rPr>
          <w:rFonts w:ascii="Times New Roman" w:hAnsi="Times New Roman" w:cs="Times New Roman"/>
        </w:rPr>
        <w:t xml:space="preserve"> i requisiti di ammissibilità di cui al paragrafo </w:t>
      </w:r>
      <w:r w:rsidR="00A87E42" w:rsidRPr="00B13AA7">
        <w:rPr>
          <w:rFonts w:ascii="Times New Roman" w:hAnsi="Times New Roman" w:cs="Times New Roman"/>
        </w:rPr>
        <w:t>8 del bando</w:t>
      </w:r>
      <w:r w:rsidRPr="00B13AA7">
        <w:rPr>
          <w:rFonts w:ascii="Times New Roman" w:hAnsi="Times New Roman" w:cs="Times New Roman"/>
        </w:rPr>
        <w:t xml:space="preserve"> per tutta la durata della concessione e degli impegni;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osservare</w:t>
      </w:r>
      <w:proofErr w:type="gramEnd"/>
      <w:r w:rsidRPr="00B13AA7">
        <w:rPr>
          <w:rFonts w:ascii="Times New Roman" w:hAnsi="Times New Roman" w:cs="Times New Roman"/>
        </w:rPr>
        <w:t xml:space="preserve"> le modalità di esecuzione degli investimenti previste dal provvedimento di concessione e da eventuali atti correlati, nonché dalla normativa urbanistica, ambientale, paesaggistica vigente e dai vincoli di altra natura eventualmente esistenti;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osservare</w:t>
      </w:r>
      <w:proofErr w:type="gramEnd"/>
      <w:r w:rsidRPr="00B13AA7">
        <w:rPr>
          <w:rFonts w:ascii="Times New Roman" w:hAnsi="Times New Roman" w:cs="Times New Roman"/>
        </w:rPr>
        <w:t xml:space="preserve"> le modalità di rendicontazione delle spese relative agli investimenti ammissibili al presente Intervento secondo quanto previsto dal provvedimento di concessione e da eventuali atti correlati;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mantenere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la destinazione d'uso degli investimenti ammessi ai benefici per un periodo minimo di cinque anni decorrenti dalla data di erogazione del saldo;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B13AA7">
        <w:rPr>
          <w:rFonts w:ascii="Times New Roman" w:hAnsi="Times New Roman" w:cs="Times New Roman"/>
          <w:color w:val="000000"/>
        </w:rPr>
        <w:t>consentire</w:t>
      </w:r>
      <w:proofErr w:type="gramEnd"/>
      <w:r w:rsidRPr="00B13AA7">
        <w:rPr>
          <w:rFonts w:ascii="Times New Roman" w:hAnsi="Times New Roman" w:cs="Times New Roman"/>
          <w:color w:val="000000"/>
        </w:rPr>
        <w:t xml:space="preserve"> ed agevolare i controlli e le ispezioni disposte dagli organismi deputati alla </w:t>
      </w:r>
      <w:r w:rsidRPr="00B13AA7">
        <w:rPr>
          <w:rFonts w:ascii="Times New Roman" w:hAnsi="Times New Roman" w:cs="Times New Roman"/>
          <w:lang w:eastAsia="x-none"/>
        </w:rPr>
        <w:t>verifica ed al controllo ed inoltre a fornire ogni opportuna informazione, mettendo a disposizione il personale, la documentazione tecnica e contabile, la strumentazione e quanto necessario;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iniziare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gli interventi e a terminare l’investimento (inserendo a sistema la domanda di pagamento del saldo finale) entro i termini e le modalità descritte nel decreto di concessione degli</w:t>
      </w:r>
      <w:r w:rsidRPr="00B13AA7">
        <w:rPr>
          <w:rFonts w:ascii="Times New Roman" w:hAnsi="Times New Roman" w:cs="Times New Roman"/>
        </w:rPr>
        <w:t xml:space="preserve"> aiuti. </w:t>
      </w:r>
    </w:p>
    <w:p w:rsidR="00A87E42" w:rsidRPr="00B13AA7" w:rsidRDefault="00A87E42" w:rsidP="00A87E4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realizzare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gli investimenti in modo conforme rispetto alle finalità delle azioni e coerente con il progetto approvato;</w:t>
      </w:r>
    </w:p>
    <w:p w:rsidR="005029C0" w:rsidRPr="00B13AA7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attivare</w:t>
      </w:r>
      <w:proofErr w:type="gramEnd"/>
      <w:r w:rsidRPr="00B13AA7">
        <w:rPr>
          <w:rFonts w:ascii="Times New Roman" w:hAnsi="Times New Roman" w:cs="Times New Roman"/>
        </w:rPr>
        <w:t xml:space="preserve"> prima dell’avvio degli interventi per i quali si richiedono i benefici o della presentazione della prima </w:t>
      </w:r>
      <w:proofErr w:type="spellStart"/>
      <w:r w:rsidRPr="00B13AA7">
        <w:rPr>
          <w:rFonts w:ascii="Times New Roman" w:hAnsi="Times New Roman" w:cs="Times New Roman"/>
        </w:rPr>
        <w:t>DdP</w:t>
      </w:r>
      <w:proofErr w:type="spellEnd"/>
      <w:r w:rsidRPr="00B13AA7">
        <w:rPr>
          <w:rFonts w:ascii="Times New Roman" w:hAnsi="Times New Roman" w:cs="Times New Roman"/>
        </w:rPr>
        <w:t xml:space="preserve">, un conto corrente dedicato intestato al soggetto beneficiario. Tale attivazione deve avvenire prima del rilascio della prima </w:t>
      </w:r>
      <w:proofErr w:type="spellStart"/>
      <w:r w:rsidRPr="00B13AA7">
        <w:rPr>
          <w:rFonts w:ascii="Times New Roman" w:hAnsi="Times New Roman" w:cs="Times New Roman"/>
        </w:rPr>
        <w:t>DdP</w:t>
      </w:r>
      <w:proofErr w:type="spellEnd"/>
      <w:r w:rsidRPr="00B13AA7">
        <w:rPr>
          <w:rFonts w:ascii="Times New Roman" w:hAnsi="Times New Roman" w:cs="Times New Roman"/>
        </w:rPr>
        <w:t xml:space="preserve">. Su tale conto dovranno transitare tutte le risorse finanziarie necessarie per la completa realizzazione dell’investimento. Il conto corrente dedicato dovrà restare attivo per l’intera durata dell'investimento e fino alla completa erogazione dei relativi aiuti. Sullo </w:t>
      </w:r>
      <w:proofErr w:type="gramStart"/>
      <w:r w:rsidRPr="00B13AA7">
        <w:rPr>
          <w:rFonts w:ascii="Times New Roman" w:hAnsi="Times New Roman" w:cs="Times New Roman"/>
        </w:rPr>
        <w:t>specifico  conto</w:t>
      </w:r>
      <w:proofErr w:type="gramEnd"/>
      <w:r w:rsidRPr="00B13AA7">
        <w:rPr>
          <w:rFonts w:ascii="Times New Roman" w:hAnsi="Times New Roman" w:cs="Times New Roman"/>
        </w:rPr>
        <w:t xml:space="preserve"> corrente dedicato non potranno risultare operazioni non riferibili agli interventi ammessi all’aiuto pubblico. Le entrate del conto saranno costituite esclusivamente dal contributo pubblico erogato dall'OP AGEA, da </w:t>
      </w:r>
      <w:proofErr w:type="gramStart"/>
      <w:r w:rsidRPr="00B13AA7">
        <w:rPr>
          <w:rFonts w:ascii="Times New Roman" w:hAnsi="Times New Roman" w:cs="Times New Roman"/>
        </w:rPr>
        <w:t>eventuali  mezzi</w:t>
      </w:r>
      <w:proofErr w:type="gramEnd"/>
      <w:r w:rsidRPr="00B13AA7">
        <w:rPr>
          <w:rFonts w:ascii="Times New Roman" w:hAnsi="Times New Roman" w:cs="Times New Roman"/>
        </w:rPr>
        <w:t xml:space="preserve"> propri immessi dal beneficiario e/o dal finanziamento bancario; le uscite saranno costituite solo dal pagamento delle spese sostenute per l’esecuzione degli interventi ammessi ai benefici;</w:t>
      </w:r>
    </w:p>
    <w:p w:rsidR="00A87E42" w:rsidRPr="00B13AA7" w:rsidRDefault="00A87E42" w:rsidP="007640C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B13AA7">
        <w:rPr>
          <w:rFonts w:ascii="Times New Roman" w:hAnsi="Times New Roman" w:cs="Times New Roman"/>
          <w:lang w:eastAsia="x-none"/>
        </w:rPr>
        <w:t>non</w:t>
      </w:r>
      <w:proofErr w:type="gramEnd"/>
      <w:r w:rsidRPr="00B13AA7">
        <w:rPr>
          <w:rFonts w:ascii="Times New Roman" w:hAnsi="Times New Roman" w:cs="Times New Roman"/>
          <w:lang w:eastAsia="x-none"/>
        </w:rPr>
        <w:t xml:space="preserve"> richiedere altri contributi pubblici per </w:t>
      </w:r>
      <w:r w:rsidR="00A07856" w:rsidRPr="00B13AA7">
        <w:rPr>
          <w:rFonts w:ascii="Times New Roman" w:hAnsi="Times New Roman" w:cs="Times New Roman"/>
          <w:lang w:eastAsia="x-none"/>
        </w:rPr>
        <w:t>la realizzazione de</w:t>
      </w:r>
      <w:r w:rsidRPr="00B13AA7">
        <w:rPr>
          <w:rFonts w:ascii="Times New Roman" w:hAnsi="Times New Roman" w:cs="Times New Roman"/>
          <w:lang w:eastAsia="x-none"/>
        </w:rPr>
        <w:t>gli interventi oggetto di benefici;</w:t>
      </w:r>
    </w:p>
    <w:p w:rsidR="007319A0" w:rsidRPr="00B13AA7" w:rsidRDefault="007319A0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osservare</w:t>
      </w:r>
      <w:proofErr w:type="gramEnd"/>
      <w:r w:rsidRPr="00B13AA7">
        <w:rPr>
          <w:rFonts w:ascii="Times New Roman" w:hAnsi="Times New Roman" w:cs="Times New Roman"/>
        </w:rPr>
        <w:t xml:space="preserve"> i termini previsti dai provvedimenti di concessione e dagli atti ad essi conseguenti;</w:t>
      </w:r>
    </w:p>
    <w:p w:rsidR="002675DE" w:rsidRPr="00B13AA7" w:rsidRDefault="002675DE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custodire</w:t>
      </w:r>
      <w:proofErr w:type="gramEnd"/>
      <w:r w:rsidRPr="00B13AA7">
        <w:rPr>
          <w:rFonts w:ascii="Times New Roman" w:hAnsi="Times New Roman" w:cs="Times New Roman"/>
        </w:rPr>
        <w:t xml:space="preserve"> in sicurezza i documenti giustificativi di spesa dell’operazione ammessa a cofinanziamento, al fine di permettere in qualsiasi momento le verifiche in capo ai competenti organismi. Tale custodia dovrà essere assicurata almeno fino a cinque anni dalla data </w:t>
      </w:r>
      <w:proofErr w:type="gramStart"/>
      <w:r w:rsidRPr="00B13AA7">
        <w:rPr>
          <w:rFonts w:ascii="Times New Roman" w:hAnsi="Times New Roman" w:cs="Times New Roman"/>
        </w:rPr>
        <w:t>di  erogazione</w:t>
      </w:r>
      <w:proofErr w:type="gramEnd"/>
      <w:r w:rsidRPr="00B13AA7">
        <w:rPr>
          <w:rFonts w:ascii="Times New Roman" w:hAnsi="Times New Roman" w:cs="Times New Roman"/>
        </w:rPr>
        <w:t xml:space="preserve"> del saldo;</w:t>
      </w:r>
    </w:p>
    <w:p w:rsidR="007319A0" w:rsidRPr="00B13AA7" w:rsidRDefault="007319A0" w:rsidP="007640C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rispettare</w:t>
      </w:r>
      <w:proofErr w:type="gramEnd"/>
      <w:r w:rsidRPr="00B13AA7">
        <w:rPr>
          <w:rFonts w:ascii="Times New Roman" w:hAnsi="Times New Roman" w:cs="Times New Roman"/>
        </w:rPr>
        <w:t xml:space="preserve"> gli obblighi derivanti da tutto quanto previsto dall’art. 71 del Reg. 1303 / 2013 in tema di stabilità delle operazioni (vincoli di inalienabilità e destinazione d’uso);</w:t>
      </w:r>
    </w:p>
    <w:p w:rsidR="007319A0" w:rsidRPr="00B13AA7" w:rsidRDefault="007319A0" w:rsidP="007640C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lastRenderedPageBreak/>
        <w:t>a</w:t>
      </w:r>
      <w:proofErr w:type="gramEnd"/>
      <w:r w:rsidRPr="00B13AA7">
        <w:rPr>
          <w:rFonts w:ascii="Times New Roman" w:hAnsi="Times New Roman" w:cs="Times New Roman"/>
        </w:rPr>
        <w:t xml:space="preserve"> rispettare le norme:</w:t>
      </w:r>
    </w:p>
    <w:p w:rsidR="007319A0" w:rsidRPr="00B13AA7" w:rsidRDefault="007319A0">
      <w:pPr>
        <w:pStyle w:val="Paragrafoelenco"/>
        <w:widowControl w:val="0"/>
        <w:numPr>
          <w:ilvl w:val="0"/>
          <w:numId w:val="13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B13AA7">
        <w:rPr>
          <w:rFonts w:ascii="Times New Roman" w:hAnsi="Times New Roman" w:cs="Times New Roman"/>
        </w:rPr>
        <w:t>sul</w:t>
      </w:r>
      <w:proofErr w:type="gramEnd"/>
      <w:r w:rsidRPr="00B13AA7">
        <w:rPr>
          <w:rFonts w:ascii="Times New Roman" w:hAnsi="Times New Roman" w:cs="Times New Roman"/>
          <w:color w:val="000000"/>
        </w:rPr>
        <w:t xml:space="preserve"> regime di condizionalità ai sensi del Reg. CE n° 73/2009 e </w:t>
      </w:r>
      <w:proofErr w:type="spellStart"/>
      <w:r w:rsidRPr="00B13AA7">
        <w:rPr>
          <w:rFonts w:ascii="Times New Roman" w:hAnsi="Times New Roman" w:cs="Times New Roman"/>
          <w:color w:val="000000"/>
        </w:rPr>
        <w:t>s.m.i.</w:t>
      </w:r>
      <w:proofErr w:type="spellEnd"/>
      <w:r w:rsidRPr="00B13AA7">
        <w:rPr>
          <w:rFonts w:ascii="Times New Roman" w:hAnsi="Times New Roman" w:cs="Times New Roman"/>
          <w:color w:val="000000"/>
        </w:rPr>
        <w:t xml:space="preserve"> (Decreto </w:t>
      </w:r>
      <w:proofErr w:type="spellStart"/>
      <w:r w:rsidRPr="00B13AA7">
        <w:rPr>
          <w:rFonts w:ascii="Times New Roman" w:hAnsi="Times New Roman" w:cs="Times New Roman"/>
          <w:color w:val="000000"/>
        </w:rPr>
        <w:t>Mi.P.A.A.F</w:t>
      </w:r>
      <w:proofErr w:type="spellEnd"/>
      <w:r w:rsidRPr="00B13AA7">
        <w:rPr>
          <w:rFonts w:ascii="Times New Roman" w:hAnsi="Times New Roman" w:cs="Times New Roman"/>
          <w:color w:val="000000"/>
        </w:rPr>
        <w:t xml:space="preserve">. n. 30125 del 22/12/2009 e D.G.R. n. 525 del 23/02/2010) nonché di altre norme in materia di tutela dell’ambiente, delle risorse naturali e del paesaggio; </w:t>
      </w:r>
    </w:p>
    <w:p w:rsidR="007319A0" w:rsidRPr="00B13AA7" w:rsidRDefault="007319A0" w:rsidP="007319A0">
      <w:pPr>
        <w:pStyle w:val="Paragrafoelenco"/>
        <w:widowControl w:val="0"/>
        <w:numPr>
          <w:ilvl w:val="0"/>
          <w:numId w:val="13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B13AA7">
        <w:rPr>
          <w:rFonts w:ascii="Times New Roman" w:hAnsi="Times New Roman" w:cs="Times New Roman"/>
          <w:color w:val="000000"/>
        </w:rPr>
        <w:t>sulla</w:t>
      </w:r>
      <w:proofErr w:type="gramEnd"/>
      <w:r w:rsidRPr="00B13AA7">
        <w:rPr>
          <w:rFonts w:ascii="Times New Roman" w:hAnsi="Times New Roman" w:cs="Times New Roman"/>
          <w:color w:val="000000"/>
        </w:rPr>
        <w:t xml:space="preserve"> sicurezza sui luoghi di lavoro ai sensi del D.lgs. n° 81/2008 e </w:t>
      </w:r>
      <w:proofErr w:type="spellStart"/>
      <w:r w:rsidRPr="00B13AA7">
        <w:rPr>
          <w:rFonts w:ascii="Times New Roman" w:hAnsi="Times New Roman" w:cs="Times New Roman"/>
          <w:color w:val="000000"/>
        </w:rPr>
        <w:t>s.m.i</w:t>
      </w:r>
      <w:proofErr w:type="spellEnd"/>
      <w:r w:rsidRPr="00B13AA7">
        <w:rPr>
          <w:rFonts w:ascii="Times New Roman" w:hAnsi="Times New Roman" w:cs="Times New Roman"/>
          <w:color w:val="000000"/>
        </w:rPr>
        <w:t xml:space="preserve">; </w:t>
      </w:r>
    </w:p>
    <w:p w:rsidR="007319A0" w:rsidRPr="00B13AA7" w:rsidRDefault="007319A0" w:rsidP="007319A0">
      <w:pPr>
        <w:pStyle w:val="Paragrafoelenco"/>
        <w:widowControl w:val="0"/>
        <w:numPr>
          <w:ilvl w:val="0"/>
          <w:numId w:val="13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B13AA7">
        <w:rPr>
          <w:rFonts w:ascii="Times New Roman" w:hAnsi="Times New Roman" w:cs="Times New Roman"/>
          <w:color w:val="000000"/>
        </w:rPr>
        <w:t>previste</w:t>
      </w:r>
      <w:proofErr w:type="gramEnd"/>
      <w:r w:rsidRPr="00B13AA7">
        <w:rPr>
          <w:rFonts w:ascii="Times New Roman" w:hAnsi="Times New Roman" w:cs="Times New Roman"/>
          <w:color w:val="000000"/>
        </w:rPr>
        <w:t xml:space="preserve"> dalla legge regionale n. 28/2006 “Disciplina in materia di contrasto al lavoro non regolare” e dal Regolamento regionale attuativo n. 31 del 27/11/2009;</w:t>
      </w:r>
    </w:p>
    <w:p w:rsidR="007319A0" w:rsidRPr="00B13AA7" w:rsidRDefault="007319A0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</w:p>
    <w:p w:rsidR="005029C0" w:rsidRPr="00B13AA7" w:rsidRDefault="005029C0" w:rsidP="0050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13AA7">
        <w:rPr>
          <w:rFonts w:ascii="Times New Roman" w:hAnsi="Times New Roman" w:cs="Times New Roman"/>
          <w:b/>
          <w:color w:val="000000"/>
        </w:rPr>
        <w:t>SI OBBLIGA A</w:t>
      </w:r>
    </w:p>
    <w:p w:rsidR="005029C0" w:rsidRPr="00B13AA7" w:rsidRDefault="005029C0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produrre</w:t>
      </w:r>
      <w:proofErr w:type="gramEnd"/>
      <w:r w:rsidRPr="00B13AA7">
        <w:rPr>
          <w:rFonts w:ascii="Times New Roman" w:hAnsi="Times New Roman" w:cs="Times New Roman"/>
        </w:rPr>
        <w:t xml:space="preserve"> apposita dichiarazione con la quale si impegna a mantenere dalla data di erogazione del saldo la destinazione d'uso degli investimenti ammessi ai benefici per un periodo minimo </w:t>
      </w:r>
      <w:r w:rsidR="007319A0" w:rsidRPr="00B13AA7">
        <w:rPr>
          <w:rFonts w:ascii="Times New Roman" w:hAnsi="Times New Roman" w:cs="Times New Roman"/>
          <w:lang w:eastAsia="x-none"/>
        </w:rPr>
        <w:t xml:space="preserve">per un periodo minimo di 5 (cinque) anni </w:t>
      </w:r>
    </w:p>
    <w:p w:rsidR="005029C0" w:rsidRPr="00B13AA7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produrre</w:t>
      </w:r>
      <w:proofErr w:type="gramEnd"/>
      <w:r w:rsidRPr="00B13AA7">
        <w:rPr>
          <w:rFonts w:ascii="Times New Roman" w:hAnsi="Times New Roman" w:cs="Times New Roman"/>
        </w:rPr>
        <w:t xml:space="preserve"> apposita dichiarazione con la quale si attesta che per la realizzazione degli interventi di cui alla DdS non ha ottenuto, né richiesto, altri contributi pubblici e si impegna, in caso di ammissione a finanziamento, a non richiedere altri contributi pubblici per gli interventi oggetto di benefici;</w:t>
      </w:r>
      <w:r w:rsidR="007319A0" w:rsidRPr="00B13AA7">
        <w:rPr>
          <w:rFonts w:ascii="Times New Roman" w:hAnsi="Times New Roman" w:cs="Times New Roman"/>
        </w:rPr>
        <w:t xml:space="preserve"> </w:t>
      </w:r>
    </w:p>
    <w:p w:rsidR="005029C0" w:rsidRPr="00B13AA7" w:rsidRDefault="005029C0" w:rsidP="005029C0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rendere</w:t>
      </w:r>
      <w:proofErr w:type="gramEnd"/>
      <w:r w:rsidRPr="00B13AA7">
        <w:rPr>
          <w:rFonts w:ascii="Times New Roman" w:hAnsi="Times New Roman" w:cs="Times New Roman"/>
        </w:rPr>
        <w:t xml:space="preserve"> disponibili tutte le informazioni utili al monitoraggio di cui all'art. 72 del Reg. (UE) n. 1305/2013; </w:t>
      </w:r>
    </w:p>
    <w:p w:rsidR="005029C0" w:rsidRPr="00B13AA7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rispettare</w:t>
      </w:r>
      <w:proofErr w:type="gramEnd"/>
      <w:r w:rsidRPr="00B13AA7">
        <w:rPr>
          <w:rFonts w:ascii="Times New Roman" w:hAnsi="Times New Roman" w:cs="Times New Roman"/>
        </w:rPr>
        <w:t xml:space="preserve"> gli obblighi in materia di informazione e pubblicità, anche in riferimento all’utilizzo del logo dell’Unione Europea, specificando il Fondo di finanziamento, la Misura/Sottomisura/Operazione, secondo quanto previsto dalla vigente normativa europea;</w:t>
      </w:r>
    </w:p>
    <w:p w:rsidR="005029C0" w:rsidRPr="00B13AA7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B13AA7">
        <w:rPr>
          <w:rFonts w:ascii="Times New Roman" w:hAnsi="Times New Roman" w:cs="Times New Roman"/>
        </w:rPr>
        <w:t>essere</w:t>
      </w:r>
      <w:proofErr w:type="gramEnd"/>
      <w:r w:rsidRPr="00B13AA7">
        <w:rPr>
          <w:rFonts w:ascii="Times New Roman" w:hAnsi="Times New Roman" w:cs="Times New Roman"/>
        </w:rPr>
        <w:t xml:space="preserve"> informato, ai sensi e pe</w:t>
      </w:r>
      <w:r w:rsidR="00D95F28" w:rsidRPr="00B13AA7">
        <w:rPr>
          <w:rFonts w:ascii="Times New Roman" w:hAnsi="Times New Roman" w:cs="Times New Roman"/>
        </w:rPr>
        <w:t xml:space="preserve">r gli effetti di cui al </w:t>
      </w:r>
      <w:proofErr w:type="spellStart"/>
      <w:r w:rsidR="00D95F28" w:rsidRPr="00B13AA7">
        <w:rPr>
          <w:rFonts w:ascii="Times New Roman" w:hAnsi="Times New Roman" w:cs="Times New Roman"/>
        </w:rPr>
        <w:t>D.Lgs.</w:t>
      </w:r>
      <w:proofErr w:type="spellEnd"/>
      <w:r w:rsidR="00D95F28" w:rsidRPr="00B13AA7">
        <w:rPr>
          <w:rFonts w:ascii="Times New Roman" w:hAnsi="Times New Roman" w:cs="Times New Roman"/>
        </w:rPr>
        <w:t xml:space="preserve"> 101/2018</w:t>
      </w:r>
      <w:r w:rsidRPr="00B13AA7">
        <w:rPr>
          <w:rFonts w:ascii="Times New Roman" w:hAnsi="Times New Roman" w:cs="Times New Roman"/>
        </w:rPr>
        <w:t xml:space="preserve"> e del REG (UE) n. 2016/679, che i dati personali raccolti saranno trattati anche con strumenti informatici, nell’ambito del procedimento teso all’ottenimento dei benefici economici.</w:t>
      </w:r>
    </w:p>
    <w:p w:rsidR="00794222" w:rsidRPr="00B13AA7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4222" w:rsidRPr="00B13AA7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4222" w:rsidRPr="00B13AA7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029C0" w:rsidRPr="00B13AA7" w:rsidRDefault="005029C0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13AA7">
        <w:rPr>
          <w:rFonts w:ascii="Times New Roman" w:hAnsi="Times New Roman" w:cs="Times New Roman"/>
          <w:color w:val="000000"/>
        </w:rPr>
        <w:t>___________, lì ___________</w:t>
      </w:r>
    </w:p>
    <w:p w:rsidR="005029C0" w:rsidRPr="00B13AA7" w:rsidRDefault="005029C0" w:rsidP="005029C0">
      <w:pPr>
        <w:autoSpaceDE w:val="0"/>
        <w:autoSpaceDN w:val="0"/>
        <w:adjustRightInd w:val="0"/>
        <w:spacing w:after="0" w:line="240" w:lineRule="auto"/>
        <w:ind w:firstLine="410"/>
        <w:rPr>
          <w:rFonts w:ascii="Times New Roman" w:hAnsi="Times New Roman" w:cs="Times New Roman"/>
          <w:color w:val="000000"/>
        </w:rPr>
      </w:pPr>
      <w:r w:rsidRPr="00B13AA7">
        <w:rPr>
          <w:rFonts w:ascii="Times New Roman" w:hAnsi="Times New Roman" w:cs="Times New Roman"/>
          <w:bCs/>
          <w:color w:val="000000"/>
        </w:rPr>
        <w:tab/>
      </w:r>
      <w:r w:rsidRPr="00B13AA7">
        <w:rPr>
          <w:rFonts w:ascii="Times New Roman" w:hAnsi="Times New Roman" w:cs="Times New Roman"/>
          <w:bCs/>
          <w:color w:val="000000"/>
        </w:rPr>
        <w:tab/>
      </w:r>
      <w:r w:rsidRPr="00B13AA7">
        <w:rPr>
          <w:rFonts w:ascii="Times New Roman" w:hAnsi="Times New Roman" w:cs="Times New Roman"/>
          <w:bCs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</w:r>
      <w:r w:rsidRPr="00B13AA7">
        <w:rPr>
          <w:rFonts w:ascii="Times New Roman" w:hAnsi="Times New Roman" w:cs="Times New Roman"/>
          <w:color w:val="000000"/>
        </w:rPr>
        <w:tab/>
        <w:t>Firma</w:t>
      </w:r>
      <w:r w:rsidRPr="00B13AA7">
        <w:rPr>
          <w:rFonts w:ascii="Times New Roman" w:hAnsi="Times New Roman" w:cs="Times New Roman"/>
          <w:color w:val="000000"/>
          <w:vertAlign w:val="superscript"/>
        </w:rPr>
        <w:footnoteReference w:id="3"/>
      </w:r>
      <w:r w:rsidRPr="00B13AA7">
        <w:rPr>
          <w:rFonts w:ascii="Times New Roman" w:hAnsi="Times New Roman" w:cs="Times New Roman"/>
          <w:color w:val="000000"/>
        </w:rPr>
        <w:tab/>
      </w:r>
    </w:p>
    <w:p w:rsidR="004B414E" w:rsidRDefault="004B414E" w:rsidP="004B414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3AA7" w:rsidRDefault="00B13AA7" w:rsidP="00B13AA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B13AA7" w:rsidRDefault="00B13AA7" w:rsidP="00B13AA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B13AA7" w:rsidRDefault="00B13AA7" w:rsidP="00B13A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B13AA7" w:rsidRDefault="00B13AA7" w:rsidP="00B13AA7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B13AA7" w:rsidRDefault="00B13AA7" w:rsidP="00B13AA7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B13AA7" w:rsidRDefault="00B13AA7" w:rsidP="00B13AA7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</w:p>
    <w:p w:rsidR="00B13AA7" w:rsidRPr="00B13AA7" w:rsidRDefault="00B13AA7" w:rsidP="004B414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F29" w:rsidRPr="00B13AA7" w:rsidRDefault="00D80F29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D80F29" w:rsidRPr="004B414E" w:rsidRDefault="00D80F29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D80F29" w:rsidRPr="004B414E" w:rsidSect="00FB6EB7">
      <w:headerReference w:type="default" r:id="rId8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DB5" w:rsidRDefault="00586DB5" w:rsidP="00FF5B6A">
      <w:pPr>
        <w:spacing w:after="0" w:line="240" w:lineRule="auto"/>
      </w:pPr>
      <w:r>
        <w:separator/>
      </w:r>
    </w:p>
  </w:endnote>
  <w:endnote w:type="continuationSeparator" w:id="0">
    <w:p w:rsidR="00586DB5" w:rsidRDefault="00586DB5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MinchoB">
    <w:altName w:val="MS Mincho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DB5" w:rsidRDefault="00586DB5" w:rsidP="00FF5B6A">
      <w:pPr>
        <w:spacing w:after="0" w:line="240" w:lineRule="auto"/>
      </w:pPr>
      <w:r>
        <w:separator/>
      </w:r>
    </w:p>
  </w:footnote>
  <w:footnote w:type="continuationSeparator" w:id="0">
    <w:p w:rsidR="00586DB5" w:rsidRDefault="00586DB5" w:rsidP="00FF5B6A">
      <w:pPr>
        <w:spacing w:after="0" w:line="240" w:lineRule="auto"/>
      </w:pPr>
      <w:r>
        <w:continuationSeparator/>
      </w:r>
    </w:p>
  </w:footnote>
  <w:footnote w:id="1">
    <w:p w:rsidR="008E0FD8" w:rsidRPr="00B13AA7" w:rsidRDefault="008E0FD8" w:rsidP="008E0FD8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13AA7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13AA7">
        <w:rPr>
          <w:rFonts w:ascii="Times New Roman" w:hAnsi="Times New Roman" w:cs="Times New Roman"/>
          <w:sz w:val="18"/>
          <w:szCs w:val="18"/>
        </w:rPr>
        <w:t xml:space="preserve"> Indicare legale rappresentante.</w:t>
      </w:r>
    </w:p>
  </w:footnote>
  <w:footnote w:id="2">
    <w:p w:rsidR="008E0FD8" w:rsidRPr="00B13AA7" w:rsidRDefault="008E0FD8" w:rsidP="008E0FD8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13AA7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13AA7">
        <w:rPr>
          <w:rFonts w:ascii="Times New Roman" w:hAnsi="Times New Roman" w:cs="Times New Roman"/>
          <w:sz w:val="18"/>
          <w:szCs w:val="18"/>
        </w:rPr>
        <w:t>Indicare l’esatta ragione sociale quale risulta dal certificato della CCIAA.</w:t>
      </w:r>
    </w:p>
  </w:footnote>
  <w:footnote w:id="3">
    <w:p w:rsidR="005029C0" w:rsidRPr="00B13AA7" w:rsidRDefault="005029C0" w:rsidP="005029C0">
      <w:pPr>
        <w:pStyle w:val="Testonotaapidipagina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B13AA7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13AA7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Allegare fotocopia del documento di identità del dichiarante in corso di validità.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1529A"/>
    <w:multiLevelType w:val="hybridMultilevel"/>
    <w:tmpl w:val="5D62F914"/>
    <w:lvl w:ilvl="0" w:tplc="7CAE8C1C">
      <w:start w:val="1"/>
      <w:numFmt w:val="bullet"/>
      <w:lvlText w:val="-"/>
      <w:lvlJc w:val="left"/>
      <w:pPr>
        <w:ind w:left="64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6714"/>
    <w:multiLevelType w:val="hybridMultilevel"/>
    <w:tmpl w:val="B79ECC98"/>
    <w:lvl w:ilvl="0" w:tplc="BDD40902">
      <w:numFmt w:val="bullet"/>
      <w:lvlText w:val="-"/>
      <w:lvlJc w:val="left"/>
      <w:pPr>
        <w:ind w:left="720" w:hanging="360"/>
      </w:pPr>
      <w:rPr>
        <w:rFonts w:ascii="Times New Roman" w:eastAsia="HGMinchoB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5EB"/>
    <w:multiLevelType w:val="hybridMultilevel"/>
    <w:tmpl w:val="1BEA6000"/>
    <w:lvl w:ilvl="0" w:tplc="EAC2B89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57243"/>
    <w:multiLevelType w:val="hybridMultilevel"/>
    <w:tmpl w:val="1494BE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6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44E8D"/>
    <w:rsid w:val="000F7F60"/>
    <w:rsid w:val="0013639C"/>
    <w:rsid w:val="001602E9"/>
    <w:rsid w:val="001961EC"/>
    <w:rsid w:val="001E778F"/>
    <w:rsid w:val="002675DE"/>
    <w:rsid w:val="002853F9"/>
    <w:rsid w:val="002C2C0A"/>
    <w:rsid w:val="002C780A"/>
    <w:rsid w:val="002D086C"/>
    <w:rsid w:val="00313A5B"/>
    <w:rsid w:val="00402567"/>
    <w:rsid w:val="00465F1A"/>
    <w:rsid w:val="004B414E"/>
    <w:rsid w:val="005029C0"/>
    <w:rsid w:val="00557F01"/>
    <w:rsid w:val="00584B41"/>
    <w:rsid w:val="00586DB5"/>
    <w:rsid w:val="005F758B"/>
    <w:rsid w:val="006056A8"/>
    <w:rsid w:val="006714EF"/>
    <w:rsid w:val="006B34E3"/>
    <w:rsid w:val="007319A0"/>
    <w:rsid w:val="007640CA"/>
    <w:rsid w:val="00794222"/>
    <w:rsid w:val="007B3CD4"/>
    <w:rsid w:val="007C00A1"/>
    <w:rsid w:val="007E3FB4"/>
    <w:rsid w:val="00831013"/>
    <w:rsid w:val="008337F0"/>
    <w:rsid w:val="00856097"/>
    <w:rsid w:val="008E0FD8"/>
    <w:rsid w:val="008F2F79"/>
    <w:rsid w:val="009A0E24"/>
    <w:rsid w:val="00A07856"/>
    <w:rsid w:val="00A87E42"/>
    <w:rsid w:val="00B07D52"/>
    <w:rsid w:val="00B10BC1"/>
    <w:rsid w:val="00B13AA7"/>
    <w:rsid w:val="00C40F37"/>
    <w:rsid w:val="00CB5AEC"/>
    <w:rsid w:val="00CD185B"/>
    <w:rsid w:val="00CF5BD6"/>
    <w:rsid w:val="00D80F29"/>
    <w:rsid w:val="00D91094"/>
    <w:rsid w:val="00D95F28"/>
    <w:rsid w:val="00DD2A57"/>
    <w:rsid w:val="00DF172C"/>
    <w:rsid w:val="00E46C7A"/>
    <w:rsid w:val="00EB67E2"/>
    <w:rsid w:val="00ED2BD5"/>
    <w:rsid w:val="00F227A0"/>
    <w:rsid w:val="00F473E2"/>
    <w:rsid w:val="00F73FBF"/>
    <w:rsid w:val="00FB6EB7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8CFA2B-4E0D-4009-B5E5-18A8D635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link w:val="ParagrafoelencoCarattere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40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rsid w:val="0073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51160-6100-4928-B61C-ECB6DAA2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24</cp:revision>
  <cp:lastPrinted>2018-05-14T08:28:00Z</cp:lastPrinted>
  <dcterms:created xsi:type="dcterms:W3CDTF">2018-05-10T17:08:00Z</dcterms:created>
  <dcterms:modified xsi:type="dcterms:W3CDTF">2019-06-27T08:48:00Z</dcterms:modified>
</cp:coreProperties>
</file>